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C72" w:rsidRDefault="00507C72" w:rsidP="00707826">
      <w:pPr>
        <w:pStyle w:val="Heading1"/>
        <w:rPr>
          <w:rFonts w:ascii="Times New Roman" w:hAnsi="Times New Roman"/>
          <w:szCs w:val="24"/>
        </w:rPr>
      </w:pPr>
      <w:r w:rsidRPr="00EC2278">
        <w:rPr>
          <w:rFonts w:ascii="Times New Roman" w:hAnsi="Times New Roman"/>
          <w:szCs w:val="24"/>
        </w:rPr>
        <w:t>TPACK Learning Activity</w:t>
      </w:r>
      <w:r w:rsidR="00DA79C6">
        <w:rPr>
          <w:rFonts w:ascii="Times New Roman" w:hAnsi="Times New Roman"/>
          <w:szCs w:val="24"/>
        </w:rPr>
        <w:t xml:space="preserve"> </w:t>
      </w:r>
      <w:r w:rsidR="00E40A49">
        <w:rPr>
          <w:rFonts w:ascii="Times New Roman" w:hAnsi="Times New Roman"/>
          <w:szCs w:val="24"/>
        </w:rPr>
        <w:t>Four</w:t>
      </w:r>
      <w:r w:rsidR="00E24086">
        <w:rPr>
          <w:rFonts w:ascii="Times New Roman" w:hAnsi="Times New Roman"/>
          <w:szCs w:val="24"/>
        </w:rPr>
        <w:t>:</w:t>
      </w:r>
      <w:r w:rsidR="00DA79C6">
        <w:rPr>
          <w:rFonts w:ascii="Times New Roman" w:hAnsi="Times New Roman"/>
          <w:szCs w:val="24"/>
        </w:rPr>
        <w:t xml:space="preserve"> </w:t>
      </w:r>
      <w:r w:rsidR="00E40A49">
        <w:rPr>
          <w:rFonts w:ascii="Times New Roman" w:hAnsi="Times New Roman"/>
          <w:szCs w:val="24"/>
        </w:rPr>
        <w:t>Predict</w:t>
      </w:r>
      <w:r w:rsidR="00DA79C6">
        <w:rPr>
          <w:rFonts w:ascii="Times New Roman" w:hAnsi="Times New Roman"/>
          <w:szCs w:val="24"/>
        </w:rPr>
        <w:t xml:space="preserve"> This! </w:t>
      </w:r>
      <w:r w:rsidR="00A94C76">
        <w:rPr>
          <w:rFonts w:ascii="Times New Roman" w:hAnsi="Times New Roman"/>
          <w:szCs w:val="24"/>
        </w:rPr>
        <w:tab/>
      </w:r>
      <w:r w:rsidR="00A94C76">
        <w:rPr>
          <w:rFonts w:ascii="Times New Roman" w:hAnsi="Times New Roman"/>
          <w:szCs w:val="24"/>
        </w:rPr>
        <w:tab/>
      </w:r>
      <w:r w:rsidR="00A94C76">
        <w:rPr>
          <w:rFonts w:ascii="Times New Roman" w:hAnsi="Times New Roman"/>
          <w:szCs w:val="24"/>
        </w:rPr>
        <w:tab/>
      </w:r>
      <w:r w:rsidR="00A94C76">
        <w:rPr>
          <w:rFonts w:ascii="Times New Roman" w:hAnsi="Times New Roman"/>
          <w:szCs w:val="24"/>
        </w:rPr>
        <w:tab/>
      </w:r>
      <w:r w:rsidR="00A94C76">
        <w:rPr>
          <w:rFonts w:ascii="Times New Roman" w:hAnsi="Times New Roman"/>
          <w:szCs w:val="24"/>
        </w:rPr>
        <w:tab/>
        <w:t>Katie Finkenbine</w:t>
      </w:r>
    </w:p>
    <w:p w:rsidR="00707826" w:rsidRPr="00EC2278" w:rsidRDefault="00707826" w:rsidP="00707826"/>
    <w:p w:rsidR="009D6F3F" w:rsidRDefault="00707826" w:rsidP="00BD2511">
      <w:pPr>
        <w:numPr>
          <w:ilvl w:val="0"/>
          <w:numId w:val="1"/>
        </w:numPr>
      </w:pPr>
      <w:r w:rsidRPr="00EC2278">
        <w:t>Describe the activity</w:t>
      </w:r>
    </w:p>
    <w:p w:rsidR="00BD2511" w:rsidRDefault="00BD2511" w:rsidP="00BD2511">
      <w:pPr>
        <w:pStyle w:val="ListParagraph"/>
        <w:ind w:left="360"/>
      </w:pPr>
    </w:p>
    <w:p w:rsidR="00E40A49" w:rsidRDefault="00E40A49" w:rsidP="00E40A49">
      <w:pPr>
        <w:ind w:left="1080"/>
      </w:pPr>
    </w:p>
    <w:p w:rsidR="009D6F3F" w:rsidRPr="00EC2278" w:rsidRDefault="00E40A49" w:rsidP="00E40A49">
      <w:pPr>
        <w:numPr>
          <w:ilvl w:val="1"/>
          <w:numId w:val="1"/>
        </w:numPr>
      </w:pPr>
      <w:r>
        <w:t xml:space="preserve">Students will use the chapter books that they are reading in literacy circles and will complete this activity when they are half way through the book.  The students will be asked to write </w:t>
      </w:r>
      <w:r w:rsidR="00E052F1">
        <w:t>three</w:t>
      </w:r>
      <w:r>
        <w:t xml:space="preserve"> survey question</w:t>
      </w:r>
      <w:r w:rsidR="00E052F1">
        <w:t>s</w:t>
      </w:r>
      <w:r>
        <w:t xml:space="preserve"> predicting what will happen</w:t>
      </w:r>
      <w:r w:rsidR="005B54F5">
        <w:t xml:space="preserve"> in the book</w:t>
      </w:r>
      <w:r>
        <w:t xml:space="preserve">.  The teacher will then compile the questions into a survey using </w:t>
      </w:r>
      <w:r w:rsidR="00D42AC8">
        <w:t>S</w:t>
      </w:r>
      <w:r>
        <w:t>uveymokey.com. The students will then complete their group</w:t>
      </w:r>
      <w:r w:rsidR="00D42AC8">
        <w:t>’</w:t>
      </w:r>
      <w:r>
        <w:t xml:space="preserve">s survey. Before given the survey to complete student will be shown </w:t>
      </w:r>
      <w:r w:rsidR="00D42AC8">
        <w:t>the</w:t>
      </w:r>
      <w:r>
        <w:t xml:space="preserve"> questions and will predict each </w:t>
      </w:r>
      <w:proofErr w:type="gramStart"/>
      <w:r>
        <w:t>others</w:t>
      </w:r>
      <w:proofErr w:type="gramEnd"/>
      <w:r>
        <w:t xml:space="preserve"> answers.  The students will complete the surveys individually and will together discuss the results with the teacher. </w:t>
      </w:r>
    </w:p>
    <w:p w:rsidR="00707826" w:rsidRPr="00EC2278" w:rsidRDefault="00707826" w:rsidP="00707826">
      <w:pPr>
        <w:numPr>
          <w:ilvl w:val="0"/>
          <w:numId w:val="1"/>
        </w:numPr>
      </w:pPr>
      <w:r w:rsidRPr="00EC2278">
        <w:t>Learning objective</w:t>
      </w:r>
    </w:p>
    <w:p w:rsidR="00F54237" w:rsidRPr="00EC2278" w:rsidRDefault="00F54237" w:rsidP="00F54237">
      <w:pPr>
        <w:numPr>
          <w:ilvl w:val="1"/>
          <w:numId w:val="1"/>
        </w:numPr>
      </w:pPr>
      <w:r w:rsidRPr="00EC2278">
        <w:t>As a result of this activity my fourth grade</w:t>
      </w:r>
      <w:r w:rsidR="00A217FC" w:rsidRPr="00EC2278">
        <w:t xml:space="preserve"> </w:t>
      </w:r>
      <w:r w:rsidRPr="00EC2278">
        <w:t xml:space="preserve">students will </w:t>
      </w:r>
      <w:r w:rsidR="009D4D37" w:rsidRPr="00EC2278">
        <w:t xml:space="preserve">be able to practice and implement the reading comprehension </w:t>
      </w:r>
      <w:r w:rsidR="00A217FC" w:rsidRPr="00EC2278">
        <w:t>strategy</w:t>
      </w:r>
      <w:r w:rsidR="009D4D37" w:rsidRPr="00EC2278">
        <w:t xml:space="preserve"> of </w:t>
      </w:r>
      <w:r w:rsidR="00E40A49">
        <w:t>predicting</w:t>
      </w:r>
      <w:r w:rsidR="00F877ED">
        <w:t xml:space="preserve">. </w:t>
      </w:r>
      <w:r w:rsidR="00BA2BEB">
        <w:t xml:space="preserve">By the end of this </w:t>
      </w:r>
      <w:r w:rsidR="0071016F">
        <w:t>activity</w:t>
      </w:r>
      <w:r w:rsidR="00BA2BEB">
        <w:t xml:space="preserve"> </w:t>
      </w:r>
      <w:r w:rsidR="00E40A49">
        <w:t xml:space="preserve">my students will also be able to logically make a prediction as well as explain why making a prediction is an important strategy. </w:t>
      </w:r>
    </w:p>
    <w:p w:rsidR="00707826" w:rsidRPr="00EC2278" w:rsidRDefault="00707826" w:rsidP="009073A3">
      <w:pPr>
        <w:numPr>
          <w:ilvl w:val="0"/>
          <w:numId w:val="1"/>
        </w:numPr>
      </w:pPr>
      <w:r w:rsidRPr="00EC2278">
        <w:t>Technology Integration</w:t>
      </w:r>
    </w:p>
    <w:p w:rsidR="0046082A" w:rsidRDefault="00F20A02" w:rsidP="0046082A">
      <w:pPr>
        <w:numPr>
          <w:ilvl w:val="1"/>
          <w:numId w:val="1"/>
        </w:numPr>
      </w:pPr>
      <w:r w:rsidRPr="00EC2278">
        <w:t xml:space="preserve"> </w:t>
      </w:r>
      <w:r w:rsidR="00E40A49">
        <w:t xml:space="preserve">Getting to take an online survey </w:t>
      </w:r>
      <w:r w:rsidR="00BA2BEB">
        <w:t xml:space="preserve">will spark </w:t>
      </w:r>
      <w:r w:rsidR="00F877ED">
        <w:t>interest</w:t>
      </w:r>
      <w:r w:rsidR="0071016F">
        <w:t xml:space="preserve"> of students</w:t>
      </w:r>
      <w:r w:rsidRPr="00EC2278">
        <w:t>.</w:t>
      </w:r>
      <w:r w:rsidR="00E40A49">
        <w:t xml:space="preserve"> To allow the concept to be more concrete</w:t>
      </w:r>
      <w:r w:rsidR="00D42AC8">
        <w:t>,</w:t>
      </w:r>
      <w:r w:rsidR="00E40A49">
        <w:t xml:space="preserve"> I as the teacher will </w:t>
      </w:r>
      <w:r w:rsidR="005B54F5">
        <w:t xml:space="preserve">compile results in </w:t>
      </w:r>
      <w:proofErr w:type="gramStart"/>
      <w:r w:rsidR="005B54F5">
        <w:t>an  easy</w:t>
      </w:r>
      <w:proofErr w:type="gramEnd"/>
      <w:r w:rsidR="005B54F5">
        <w:t xml:space="preserve"> to read format which</w:t>
      </w:r>
      <w:r w:rsidR="00E40A49">
        <w:t xml:space="preserve"> will encourage discussion. Since there is no right or wrong answer to the questions students will be able to encourage each other in discussion</w:t>
      </w:r>
      <w:r w:rsidRPr="00EC2278">
        <w:t>.</w:t>
      </w:r>
      <w:r w:rsidR="00E40A49">
        <w:t xml:space="preserve"> I believe a survey will allow students to see that we all think differently. An online survey may be a simple technology but is great because it will provide instant feedback and is something the teacher can conduct in the small group setting. Again, t</w:t>
      </w:r>
      <w:r w:rsidR="0046082A" w:rsidRPr="00EC2278">
        <w:t>his technology may be a little bit more work for me as the teacher</w:t>
      </w:r>
      <w:r w:rsidR="00E40A49">
        <w:t xml:space="preserve"> </w:t>
      </w:r>
      <w:r w:rsidR="00D42AC8">
        <w:t xml:space="preserve">by setting up all surveys </w:t>
      </w:r>
      <w:r w:rsidR="00E40A49">
        <w:t xml:space="preserve">but in the long run will ensure comprehension and retention of the strategy. </w:t>
      </w:r>
    </w:p>
    <w:p w:rsidR="00707826" w:rsidRPr="00EC2278" w:rsidRDefault="0046082A" w:rsidP="00EC2278">
      <w:pPr>
        <w:numPr>
          <w:ilvl w:val="0"/>
          <w:numId w:val="1"/>
        </w:numPr>
      </w:pPr>
      <w:r w:rsidRPr="00EC2278">
        <w:t xml:space="preserve"> </w:t>
      </w:r>
      <w:r w:rsidR="00707826" w:rsidRPr="00EC2278">
        <w:t>Connection to Standards</w:t>
      </w:r>
      <w:r w:rsidR="00EC2278">
        <w:t xml:space="preserve"> </w:t>
      </w:r>
    </w:p>
    <w:p w:rsidR="000C3226" w:rsidRPr="00EC2278" w:rsidRDefault="000C3226" w:rsidP="00707826">
      <w:pPr>
        <w:numPr>
          <w:ilvl w:val="1"/>
          <w:numId w:val="1"/>
        </w:numPr>
      </w:pPr>
      <w:r w:rsidRPr="00EC2278">
        <w:t>I will address the flowing Michigan GLCEs for fourth grade</w:t>
      </w:r>
    </w:p>
    <w:p w:rsidR="000C3226" w:rsidRPr="00EC2278" w:rsidRDefault="000C3226" w:rsidP="000C3226">
      <w:pPr>
        <w:pStyle w:val="ListParagraph"/>
        <w:widowControl w:val="0"/>
        <w:numPr>
          <w:ilvl w:val="2"/>
          <w:numId w:val="1"/>
        </w:numPr>
        <w:autoSpaceDE w:val="0"/>
        <w:autoSpaceDN w:val="0"/>
        <w:adjustRightInd w:val="0"/>
        <w:spacing w:after="240"/>
        <w:rPr>
          <w:rFonts w:ascii="Times New Roman" w:eastAsiaTheme="minorEastAsia" w:hAnsi="Times New Roman"/>
          <w:sz w:val="24"/>
          <w:szCs w:val="24"/>
        </w:rPr>
      </w:pPr>
      <w:r w:rsidRPr="00EC2278">
        <w:rPr>
          <w:rFonts w:ascii="Times New Roman" w:eastAsiaTheme="minorEastAsia" w:hAnsi="Times New Roman"/>
          <w:b/>
          <w:bCs/>
          <w:color w:val="1D1C1C"/>
          <w:sz w:val="24"/>
          <w:szCs w:val="24"/>
        </w:rPr>
        <w:t xml:space="preserve">R.MT.04.01 </w:t>
      </w:r>
      <w:r w:rsidRPr="00EC2278">
        <w:rPr>
          <w:rFonts w:ascii="Times New Roman" w:eastAsiaTheme="minorEastAsia" w:hAnsi="Times New Roman"/>
          <w:color w:val="1D1C1C"/>
          <w:sz w:val="24"/>
          <w:szCs w:val="24"/>
        </w:rPr>
        <w:t>self-monitor comprehension when reading or listening to text by automatically applying and discussing the strategies used by mature readers to increase comprehension including: predicting, constructing mental images, visually representing ideas in text, questioning, rereading or listening again if uncertain about meaning, inferring, summarizing, and engaging in interpretive discussions.</w:t>
      </w:r>
    </w:p>
    <w:p w:rsidR="000C3226" w:rsidRPr="00EC2278" w:rsidRDefault="000C3226" w:rsidP="000C3226">
      <w:pPr>
        <w:pStyle w:val="ListParagraph"/>
        <w:widowControl w:val="0"/>
        <w:numPr>
          <w:ilvl w:val="2"/>
          <w:numId w:val="1"/>
        </w:numPr>
        <w:autoSpaceDE w:val="0"/>
        <w:autoSpaceDN w:val="0"/>
        <w:adjustRightInd w:val="0"/>
        <w:spacing w:after="240"/>
        <w:rPr>
          <w:rFonts w:ascii="Times New Roman" w:eastAsiaTheme="minorEastAsia" w:hAnsi="Times New Roman"/>
          <w:sz w:val="24"/>
          <w:szCs w:val="24"/>
        </w:rPr>
      </w:pPr>
      <w:r w:rsidRPr="00EC2278">
        <w:rPr>
          <w:rFonts w:ascii="Times New Roman" w:eastAsiaTheme="minorEastAsia" w:hAnsi="Times New Roman"/>
          <w:b/>
          <w:bCs/>
          <w:color w:val="1D1C1C"/>
          <w:sz w:val="24"/>
          <w:szCs w:val="24"/>
        </w:rPr>
        <w:t xml:space="preserve">R.CM.04.01 </w:t>
      </w:r>
      <w:r w:rsidRPr="00EC2278">
        <w:rPr>
          <w:rFonts w:ascii="Times New Roman" w:eastAsiaTheme="minorEastAsia" w:hAnsi="Times New Roman"/>
          <w:color w:val="1D1C1C"/>
          <w:sz w:val="24"/>
          <w:szCs w:val="24"/>
        </w:rPr>
        <w:t>connect personal knowledge, experiences, and understanding of the world to themes and perspectives in text through oral and written responses.</w:t>
      </w:r>
    </w:p>
    <w:p w:rsidR="000C3226" w:rsidRPr="00EC2278" w:rsidRDefault="000C3226" w:rsidP="000C3226">
      <w:pPr>
        <w:pStyle w:val="ListParagraph"/>
        <w:widowControl w:val="0"/>
        <w:numPr>
          <w:ilvl w:val="2"/>
          <w:numId w:val="1"/>
        </w:numPr>
        <w:autoSpaceDE w:val="0"/>
        <w:autoSpaceDN w:val="0"/>
        <w:adjustRightInd w:val="0"/>
        <w:spacing w:after="240"/>
        <w:rPr>
          <w:rFonts w:ascii="Times New Roman" w:eastAsiaTheme="minorEastAsia" w:hAnsi="Times New Roman"/>
          <w:sz w:val="24"/>
          <w:szCs w:val="24"/>
        </w:rPr>
      </w:pPr>
      <w:r w:rsidRPr="00EC2278">
        <w:rPr>
          <w:rFonts w:ascii="Times New Roman" w:eastAsiaTheme="minorEastAsia" w:hAnsi="Times New Roman"/>
          <w:b/>
          <w:bCs/>
          <w:color w:val="1D1C1C"/>
          <w:sz w:val="24"/>
          <w:szCs w:val="24"/>
        </w:rPr>
        <w:t xml:space="preserve">R.CM.04.03 </w:t>
      </w:r>
      <w:r w:rsidRPr="00EC2278">
        <w:rPr>
          <w:rFonts w:ascii="Times New Roman" w:eastAsiaTheme="minorEastAsia" w:hAnsi="Times New Roman"/>
          <w:color w:val="1D1C1C"/>
          <w:sz w:val="24"/>
          <w:szCs w:val="24"/>
        </w:rPr>
        <w:t>explain relationships among themes, ideas, and characters within and across texts to create a deeper understanding by categorizing and classifying, comparing and contrasting, or drawing parallels across time and culture.</w:t>
      </w:r>
    </w:p>
    <w:p w:rsidR="00EC2278" w:rsidRPr="00EC2278" w:rsidRDefault="00EC2278" w:rsidP="00EC2278">
      <w:pPr>
        <w:pStyle w:val="ListParagraph"/>
        <w:widowControl w:val="0"/>
        <w:numPr>
          <w:ilvl w:val="2"/>
          <w:numId w:val="1"/>
        </w:numPr>
        <w:autoSpaceDE w:val="0"/>
        <w:autoSpaceDN w:val="0"/>
        <w:adjustRightInd w:val="0"/>
        <w:spacing w:after="240"/>
        <w:rPr>
          <w:rFonts w:ascii="Times New Roman" w:eastAsiaTheme="minorEastAsia" w:hAnsi="Times New Roman"/>
          <w:sz w:val="24"/>
          <w:szCs w:val="24"/>
        </w:rPr>
      </w:pPr>
      <w:r w:rsidRPr="00EC2278">
        <w:rPr>
          <w:rFonts w:ascii="Times New Roman" w:eastAsiaTheme="minorEastAsia" w:hAnsi="Times New Roman"/>
          <w:b/>
          <w:bCs/>
          <w:color w:val="1D1C1C"/>
          <w:sz w:val="24"/>
          <w:szCs w:val="24"/>
        </w:rPr>
        <w:t xml:space="preserve">R.AT.04.01 </w:t>
      </w:r>
      <w:r w:rsidRPr="00EC2278">
        <w:rPr>
          <w:rFonts w:ascii="Times New Roman" w:eastAsiaTheme="minorEastAsia" w:hAnsi="Times New Roman"/>
          <w:color w:val="1D1C1C"/>
          <w:sz w:val="24"/>
          <w:szCs w:val="24"/>
        </w:rPr>
        <w:t>be enthusiastic about reading and do substantial reading and writing on their own.</w:t>
      </w:r>
    </w:p>
    <w:p w:rsidR="00DD3007" w:rsidRPr="00DD3007" w:rsidRDefault="00EC2278" w:rsidP="00DD3007">
      <w:pPr>
        <w:numPr>
          <w:ilvl w:val="1"/>
          <w:numId w:val="1"/>
        </w:numPr>
      </w:pPr>
      <w:r w:rsidRPr="00EC2278">
        <w:t xml:space="preserve">I will be addressing the following Technology Standards: </w:t>
      </w:r>
    </w:p>
    <w:p w:rsidR="00DD3007" w:rsidRPr="00DD3007" w:rsidRDefault="00DD3007" w:rsidP="00DD3007">
      <w:pPr>
        <w:pStyle w:val="ListParagraph"/>
        <w:widowControl w:val="0"/>
        <w:numPr>
          <w:ilvl w:val="2"/>
          <w:numId w:val="1"/>
        </w:numPr>
        <w:autoSpaceDE w:val="0"/>
        <w:autoSpaceDN w:val="0"/>
        <w:adjustRightInd w:val="0"/>
        <w:spacing w:after="240"/>
        <w:rPr>
          <w:rFonts w:ascii="Times New Roman" w:eastAsiaTheme="minorEastAsia" w:hAnsi="Times New Roman"/>
          <w:sz w:val="24"/>
          <w:szCs w:val="24"/>
        </w:rPr>
      </w:pPr>
      <w:r>
        <w:rPr>
          <w:rFonts w:ascii="Times New Roman" w:eastAsiaTheme="minorEastAsia" w:hAnsi="Times New Roman"/>
          <w:b/>
          <w:sz w:val="24"/>
          <w:szCs w:val="24"/>
        </w:rPr>
        <w:t>Communication and Collaboration</w:t>
      </w:r>
      <w:r w:rsidRPr="00EC2278">
        <w:rPr>
          <w:rFonts w:ascii="Times New Roman" w:eastAsiaTheme="minorEastAsia" w:hAnsi="Times New Roman"/>
          <w:color w:val="136631"/>
          <w:sz w:val="24"/>
          <w:szCs w:val="24"/>
        </w:rPr>
        <w:t xml:space="preserve">: </w:t>
      </w:r>
      <w:r w:rsidRPr="00DD3007">
        <w:rPr>
          <w:rFonts w:ascii="Times New Roman" w:eastAsiaTheme="minorEastAsia" w:hAnsi="Times New Roman"/>
          <w:color w:val="1D1D1D"/>
          <w:sz w:val="24"/>
          <w:szCs w:val="24"/>
        </w:rPr>
        <w:t>Students use digital media and environments to communicate and work collaboratively, including at a distance, to support individual learning and contribute to the learning of others</w:t>
      </w:r>
    </w:p>
    <w:p w:rsidR="00EC2278" w:rsidRPr="00DD3007" w:rsidRDefault="0046082A" w:rsidP="00DD3007">
      <w:pPr>
        <w:pStyle w:val="ListParagraph"/>
        <w:widowControl w:val="0"/>
        <w:numPr>
          <w:ilvl w:val="2"/>
          <w:numId w:val="1"/>
        </w:numPr>
        <w:autoSpaceDE w:val="0"/>
        <w:autoSpaceDN w:val="0"/>
        <w:adjustRightInd w:val="0"/>
        <w:spacing w:after="240"/>
        <w:rPr>
          <w:rFonts w:ascii="Times New Roman" w:eastAsiaTheme="minorEastAsia" w:hAnsi="Times New Roman"/>
          <w:sz w:val="24"/>
          <w:szCs w:val="24"/>
        </w:rPr>
      </w:pPr>
      <w:r w:rsidRPr="00EC2278">
        <w:rPr>
          <w:rFonts w:ascii="Times New Roman" w:eastAsiaTheme="minorEastAsia" w:hAnsi="Times New Roman"/>
          <w:b/>
          <w:sz w:val="24"/>
          <w:szCs w:val="24"/>
        </w:rPr>
        <w:t>Creativity and Innovation</w:t>
      </w:r>
      <w:r w:rsidRPr="00EC2278">
        <w:rPr>
          <w:rFonts w:ascii="Times New Roman" w:eastAsiaTheme="minorEastAsia" w:hAnsi="Times New Roman"/>
          <w:color w:val="136631"/>
          <w:sz w:val="24"/>
          <w:szCs w:val="24"/>
        </w:rPr>
        <w:t xml:space="preserve">: </w:t>
      </w:r>
      <w:r w:rsidRPr="00EC2278">
        <w:rPr>
          <w:rFonts w:ascii="Times New Roman" w:eastAsiaTheme="minorEastAsia" w:hAnsi="Times New Roman"/>
          <w:color w:val="1D1D1D"/>
          <w:sz w:val="24"/>
          <w:szCs w:val="24"/>
        </w:rPr>
        <w:t>Students demonstrate creative thinking, construct knowledge, and develop innovative products and processes using technology</w:t>
      </w:r>
      <w:r>
        <w:rPr>
          <w:rFonts w:ascii="Times New Roman" w:eastAsiaTheme="minorEastAsia" w:hAnsi="Times New Roman"/>
          <w:color w:val="1D1D1D"/>
          <w:sz w:val="24"/>
          <w:szCs w:val="24"/>
        </w:rPr>
        <w:t>.</w:t>
      </w:r>
    </w:p>
    <w:p w:rsidR="00707826" w:rsidRDefault="00707826" w:rsidP="009073A3">
      <w:pPr>
        <w:numPr>
          <w:ilvl w:val="0"/>
          <w:numId w:val="1"/>
        </w:numPr>
      </w:pPr>
      <w:r w:rsidRPr="00EC2278">
        <w:lastRenderedPageBreak/>
        <w:t>Student Prior Knowledge</w:t>
      </w:r>
    </w:p>
    <w:p w:rsidR="00862D38" w:rsidRPr="00EC2278" w:rsidRDefault="00862D38" w:rsidP="00707826">
      <w:pPr>
        <w:numPr>
          <w:ilvl w:val="1"/>
          <w:numId w:val="1"/>
        </w:numPr>
      </w:pPr>
      <w:r>
        <w:t xml:space="preserve"> I will be teaching a mini lesson on </w:t>
      </w:r>
      <w:r w:rsidR="00E40A49">
        <w:t>predicting</w:t>
      </w:r>
      <w:r>
        <w:t xml:space="preserve"> and why this is an </w:t>
      </w:r>
      <w:r w:rsidR="0046082A">
        <w:t>important</w:t>
      </w:r>
      <w:r>
        <w:t xml:space="preserve"> strategy. In order to asse</w:t>
      </w:r>
      <w:r w:rsidR="004E61BA">
        <w:t>s</w:t>
      </w:r>
      <w:r>
        <w:t xml:space="preserve">s my </w:t>
      </w:r>
      <w:r w:rsidR="008A109F">
        <w:t>students’</w:t>
      </w:r>
      <w:r>
        <w:t xml:space="preserve"> knowledge </w:t>
      </w:r>
      <w:r w:rsidR="004E61BA">
        <w:t xml:space="preserve">on what it means to </w:t>
      </w:r>
      <w:r w:rsidR="00E40A49">
        <w:t>predict</w:t>
      </w:r>
      <w:r w:rsidR="00D42AC8">
        <w:t xml:space="preserve">, </w:t>
      </w:r>
      <w:r w:rsidR="0046082A">
        <w:t>I will first read a</w:t>
      </w:r>
      <w:r w:rsidR="00310C30">
        <w:t xml:space="preserve"> short</w:t>
      </w:r>
      <w:r w:rsidR="0046082A">
        <w:t xml:space="preserve"> story to the students. Then in </w:t>
      </w:r>
      <w:r w:rsidR="00B8335B">
        <w:t>partners</w:t>
      </w:r>
      <w:r w:rsidR="00D42AC8">
        <w:t>,</w:t>
      </w:r>
      <w:r w:rsidR="00B8335B">
        <w:t xml:space="preserve"> </w:t>
      </w:r>
      <w:r w:rsidR="00310C30">
        <w:t>students will brainstorm what will happen next</w:t>
      </w:r>
      <w:r w:rsidR="00B8335B">
        <w:t xml:space="preserve">. </w:t>
      </w:r>
      <w:r w:rsidR="00310C30">
        <w:t xml:space="preserve"> I will also model this strategy for them. </w:t>
      </w:r>
      <w:r w:rsidR="00E24086">
        <w:t xml:space="preserve">This pre activity will pre-assess the student’s knowledge of </w:t>
      </w:r>
      <w:r w:rsidR="00310C30">
        <w:t>making a prediction</w:t>
      </w:r>
      <w:r w:rsidR="00E24086">
        <w:t>.</w:t>
      </w:r>
    </w:p>
    <w:p w:rsidR="00707826" w:rsidRPr="00EC2278" w:rsidRDefault="001D6868" w:rsidP="00707826">
      <w:pPr>
        <w:numPr>
          <w:ilvl w:val="1"/>
          <w:numId w:val="1"/>
        </w:numPr>
      </w:pPr>
      <w:r>
        <w:t xml:space="preserve">During this activity I will be </w:t>
      </w:r>
      <w:r w:rsidR="00310C30">
        <w:t>hands on with the students</w:t>
      </w:r>
      <w:r w:rsidR="00B8335B">
        <w:t>.</w:t>
      </w:r>
      <w:r>
        <w:t xml:space="preserve"> </w:t>
      </w:r>
      <w:r w:rsidR="00310C30">
        <w:t>The survey questions, taking the survey, and discussion will all</w:t>
      </w:r>
      <w:r w:rsidR="00B8335B">
        <w:t xml:space="preserve"> be done during the literacy center “Read with Teacher”</w:t>
      </w:r>
      <w:r w:rsidR="005B54F5">
        <w:t xml:space="preserve"> </w:t>
      </w:r>
      <w:proofErr w:type="gramStart"/>
      <w:r w:rsidR="005B54F5">
        <w:t xml:space="preserve">and </w:t>
      </w:r>
      <w:r w:rsidR="00B8335B">
        <w:t xml:space="preserve"> I</w:t>
      </w:r>
      <w:proofErr w:type="gramEnd"/>
      <w:r w:rsidR="00B8335B">
        <w:t xml:space="preserve"> will be working </w:t>
      </w:r>
      <w:r w:rsidR="00E24086">
        <w:t>closely</w:t>
      </w:r>
      <w:r w:rsidR="00B8335B">
        <w:t xml:space="preserve"> with the groups to ensure ease among the students. </w:t>
      </w:r>
    </w:p>
    <w:p w:rsidR="00707826" w:rsidRDefault="00707826" w:rsidP="00707826">
      <w:pPr>
        <w:numPr>
          <w:ilvl w:val="0"/>
          <w:numId w:val="1"/>
        </w:numPr>
      </w:pPr>
      <w:r w:rsidRPr="00EC2278">
        <w:t>Content Knowledge</w:t>
      </w:r>
    </w:p>
    <w:p w:rsidR="001D6868" w:rsidRPr="00EC2278" w:rsidRDefault="001D6868" w:rsidP="001D6868">
      <w:pPr>
        <w:numPr>
          <w:ilvl w:val="1"/>
          <w:numId w:val="1"/>
        </w:numPr>
      </w:pPr>
      <w:r>
        <w:t xml:space="preserve">I am a Language Arts major and </w:t>
      </w:r>
      <w:r w:rsidR="008A109F">
        <w:t>have</w:t>
      </w:r>
      <w:r>
        <w:t xml:space="preserve"> </w:t>
      </w:r>
      <w:r w:rsidR="008A109F">
        <w:t xml:space="preserve">taught at </w:t>
      </w:r>
      <w:r w:rsidR="00310C30">
        <w:t>t</w:t>
      </w:r>
      <w:r w:rsidR="008A109F">
        <w:t xml:space="preserve">he </w:t>
      </w:r>
      <w:r w:rsidR="009A6B83">
        <w:t>elementary</w:t>
      </w:r>
      <w:r w:rsidR="008A109F">
        <w:t xml:space="preserve"> level</w:t>
      </w:r>
      <w:r>
        <w:t xml:space="preserve"> for </w:t>
      </w:r>
      <w:r w:rsidR="00744138">
        <w:t>four</w:t>
      </w:r>
      <w:r>
        <w:t xml:space="preserve"> years. I am not an expert but I am very </w:t>
      </w:r>
      <w:r w:rsidR="009A6B83">
        <w:t>c</w:t>
      </w:r>
      <w:r w:rsidR="00D42AC8">
        <w:t>onfide</w:t>
      </w:r>
      <w:r w:rsidR="009A6B83">
        <w:t>nt</w:t>
      </w:r>
      <w:r>
        <w:t xml:space="preserve"> in </w:t>
      </w:r>
      <w:r w:rsidR="009A6B83">
        <w:t>my knowledge of teaching this strategy. I have a passion for literacy and this shows through my teaching.  As a teacher</w:t>
      </w:r>
      <w:r w:rsidR="00D42AC8">
        <w:rPr>
          <w:rStyle w:val="CommentReference"/>
        </w:rPr>
        <w:t>, i</w:t>
      </w:r>
      <w:r w:rsidR="009A6B83">
        <w:t xml:space="preserve">t is necessary for me to be aware of the standards and learning expectations of my students. Since I am incorporating the use of </w:t>
      </w:r>
      <w:proofErr w:type="spellStart"/>
      <w:r w:rsidR="005B54F5">
        <w:t>S</w:t>
      </w:r>
      <w:r w:rsidR="00310C30">
        <w:t>urveymonkey</w:t>
      </w:r>
      <w:proofErr w:type="spellEnd"/>
      <w:r w:rsidR="00E24086">
        <w:t xml:space="preserve"> it</w:t>
      </w:r>
      <w:r w:rsidR="009A6B83">
        <w:t xml:space="preserve"> is </w:t>
      </w:r>
      <w:r w:rsidR="00265CA5">
        <w:t xml:space="preserve">necessary for me </w:t>
      </w:r>
      <w:r w:rsidR="00310C30">
        <w:t xml:space="preserve">to be completely knowledgeable </w:t>
      </w:r>
      <w:r w:rsidR="00265CA5">
        <w:t xml:space="preserve">because I will be the one answering any questions. </w:t>
      </w:r>
      <w:r w:rsidR="00310C30">
        <w:t xml:space="preserve"> I also must be familiar with excel because as a group we will be creating a spreadsheet to display our answers</w:t>
      </w:r>
    </w:p>
    <w:p w:rsidR="00707826" w:rsidRPr="00EC2278" w:rsidRDefault="00707826" w:rsidP="00707826">
      <w:pPr>
        <w:numPr>
          <w:ilvl w:val="0"/>
          <w:numId w:val="1"/>
        </w:numPr>
      </w:pPr>
      <w:r w:rsidRPr="00EC2278">
        <w:rPr>
          <w:iCs/>
        </w:rPr>
        <w:t>Pedagogical Knowledge</w:t>
      </w:r>
    </w:p>
    <w:p w:rsidR="00716EFA" w:rsidRPr="00EC2278" w:rsidRDefault="00716EFA" w:rsidP="00707826">
      <w:pPr>
        <w:pStyle w:val="ListParagraph"/>
        <w:numPr>
          <w:ilvl w:val="1"/>
          <w:numId w:val="1"/>
        </w:numPr>
        <w:spacing w:before="100" w:beforeAutospacing="1"/>
        <w:rPr>
          <w:rFonts w:ascii="Times New Roman" w:eastAsia="Times New Roman" w:hAnsi="Times New Roman"/>
          <w:sz w:val="24"/>
          <w:szCs w:val="24"/>
        </w:rPr>
      </w:pPr>
      <w:r>
        <w:rPr>
          <w:rFonts w:ascii="Times New Roman" w:eastAsia="Times New Roman" w:hAnsi="Times New Roman"/>
          <w:iCs/>
          <w:sz w:val="24"/>
          <w:szCs w:val="24"/>
        </w:rPr>
        <w:t xml:space="preserve">My students are primarily English Language Learners and I feel as </w:t>
      </w:r>
      <w:r w:rsidR="005F7195">
        <w:rPr>
          <w:rFonts w:ascii="Times New Roman" w:eastAsia="Times New Roman" w:hAnsi="Times New Roman"/>
          <w:iCs/>
          <w:sz w:val="24"/>
          <w:szCs w:val="24"/>
        </w:rPr>
        <w:t xml:space="preserve">if this </w:t>
      </w:r>
      <w:r w:rsidR="00641B54">
        <w:rPr>
          <w:rFonts w:ascii="Times New Roman" w:eastAsia="Times New Roman" w:hAnsi="Times New Roman"/>
          <w:iCs/>
          <w:sz w:val="24"/>
          <w:szCs w:val="24"/>
        </w:rPr>
        <w:t>engaging</w:t>
      </w:r>
      <w:r w:rsidR="005F7195">
        <w:rPr>
          <w:rFonts w:ascii="Times New Roman" w:eastAsia="Times New Roman" w:hAnsi="Times New Roman"/>
          <w:iCs/>
          <w:sz w:val="24"/>
          <w:szCs w:val="24"/>
        </w:rPr>
        <w:t xml:space="preserve"> activity will </w:t>
      </w:r>
      <w:r w:rsidR="00641B54">
        <w:rPr>
          <w:rFonts w:ascii="Times New Roman" w:eastAsia="Times New Roman" w:hAnsi="Times New Roman"/>
          <w:iCs/>
          <w:sz w:val="24"/>
          <w:szCs w:val="24"/>
        </w:rPr>
        <w:t>allow</w:t>
      </w:r>
      <w:r w:rsidR="005F7195">
        <w:rPr>
          <w:rFonts w:ascii="Times New Roman" w:eastAsia="Times New Roman" w:hAnsi="Times New Roman"/>
          <w:iCs/>
          <w:sz w:val="24"/>
          <w:szCs w:val="24"/>
        </w:rPr>
        <w:t xml:space="preserve"> for this concept to be easier to comprehend</w:t>
      </w:r>
      <w:proofErr w:type="gramStart"/>
      <w:r w:rsidR="005F7195">
        <w:rPr>
          <w:rFonts w:ascii="Times New Roman" w:eastAsia="Times New Roman" w:hAnsi="Times New Roman"/>
          <w:iCs/>
          <w:sz w:val="24"/>
          <w:szCs w:val="24"/>
        </w:rPr>
        <w:t>.</w:t>
      </w:r>
      <w:r w:rsidR="001C0D7F">
        <w:rPr>
          <w:rFonts w:ascii="Times New Roman" w:eastAsia="Times New Roman" w:hAnsi="Times New Roman"/>
          <w:iCs/>
          <w:sz w:val="24"/>
          <w:szCs w:val="24"/>
        </w:rPr>
        <w:t>.</w:t>
      </w:r>
      <w:proofErr w:type="gramEnd"/>
      <w:r w:rsidR="001C0D7F">
        <w:rPr>
          <w:rFonts w:ascii="Times New Roman" w:eastAsia="Times New Roman" w:hAnsi="Times New Roman"/>
          <w:iCs/>
          <w:sz w:val="24"/>
          <w:szCs w:val="24"/>
        </w:rPr>
        <w:t xml:space="preserve"> </w:t>
      </w:r>
      <w:r w:rsidR="00D42AC8">
        <w:rPr>
          <w:rFonts w:ascii="Times New Roman" w:eastAsia="Times New Roman" w:hAnsi="Times New Roman"/>
          <w:iCs/>
          <w:sz w:val="24"/>
          <w:szCs w:val="24"/>
        </w:rPr>
        <w:t xml:space="preserve">ELL students need to see and hear examples of other </w:t>
      </w:r>
      <w:proofErr w:type="gramStart"/>
      <w:r w:rsidR="00D42AC8">
        <w:rPr>
          <w:rFonts w:ascii="Times New Roman" w:eastAsia="Times New Roman" w:hAnsi="Times New Roman"/>
          <w:iCs/>
          <w:sz w:val="24"/>
          <w:szCs w:val="24"/>
        </w:rPr>
        <w:t>students</w:t>
      </w:r>
      <w:proofErr w:type="gramEnd"/>
      <w:r w:rsidR="00D42AC8">
        <w:rPr>
          <w:rFonts w:ascii="Times New Roman" w:eastAsia="Times New Roman" w:hAnsi="Times New Roman"/>
          <w:iCs/>
          <w:sz w:val="24"/>
          <w:szCs w:val="24"/>
        </w:rPr>
        <w:t xml:space="preserve"> predictions and opinions for better understanding. </w:t>
      </w:r>
      <w:r w:rsidR="005F7195">
        <w:rPr>
          <w:rFonts w:ascii="Times New Roman" w:eastAsia="Times New Roman" w:hAnsi="Times New Roman"/>
          <w:iCs/>
          <w:sz w:val="24"/>
          <w:szCs w:val="24"/>
        </w:rPr>
        <w:t xml:space="preserve">Hands on approaches to concepts allow my </w:t>
      </w:r>
      <w:r w:rsidR="00641B54">
        <w:rPr>
          <w:rFonts w:ascii="Times New Roman" w:eastAsia="Times New Roman" w:hAnsi="Times New Roman"/>
          <w:iCs/>
          <w:sz w:val="24"/>
          <w:szCs w:val="24"/>
        </w:rPr>
        <w:t>students</w:t>
      </w:r>
      <w:r w:rsidR="005F7195">
        <w:rPr>
          <w:rFonts w:ascii="Times New Roman" w:eastAsia="Times New Roman" w:hAnsi="Times New Roman"/>
          <w:iCs/>
          <w:sz w:val="24"/>
          <w:szCs w:val="24"/>
        </w:rPr>
        <w:t xml:space="preserve"> to see the </w:t>
      </w:r>
      <w:r w:rsidR="00641B54">
        <w:rPr>
          <w:rFonts w:ascii="Times New Roman" w:eastAsia="Times New Roman" w:hAnsi="Times New Roman"/>
          <w:iCs/>
          <w:sz w:val="24"/>
          <w:szCs w:val="24"/>
        </w:rPr>
        <w:t xml:space="preserve">strategy at work. </w:t>
      </w:r>
    </w:p>
    <w:p w:rsidR="00707826" w:rsidRPr="00EC2278" w:rsidRDefault="00707826" w:rsidP="00707826">
      <w:pPr>
        <w:numPr>
          <w:ilvl w:val="0"/>
          <w:numId w:val="1"/>
        </w:numPr>
      </w:pPr>
      <w:r w:rsidRPr="00EC2278">
        <w:t>Technology Knowledge</w:t>
      </w:r>
    </w:p>
    <w:p w:rsidR="00707826" w:rsidRPr="00EC2278" w:rsidRDefault="001C0D7F" w:rsidP="00265CA5">
      <w:pPr>
        <w:numPr>
          <w:ilvl w:val="1"/>
          <w:numId w:val="1"/>
        </w:numPr>
      </w:pPr>
      <w:r>
        <w:rPr>
          <w:iCs/>
        </w:rPr>
        <w:t xml:space="preserve"> </w:t>
      </w:r>
      <w:r w:rsidR="00310C30">
        <w:rPr>
          <w:iCs/>
        </w:rPr>
        <w:t>My current place of employment loves surveys and over my two years of working t</w:t>
      </w:r>
      <w:r w:rsidR="001C0330">
        <w:rPr>
          <w:iCs/>
        </w:rPr>
        <w:t xml:space="preserve">here, I </w:t>
      </w:r>
      <w:r w:rsidR="00310C30">
        <w:rPr>
          <w:iCs/>
        </w:rPr>
        <w:t xml:space="preserve">have taken </w:t>
      </w:r>
      <w:r w:rsidR="001C0330">
        <w:rPr>
          <w:iCs/>
        </w:rPr>
        <w:t>surveys</w:t>
      </w:r>
      <w:r w:rsidR="00310C30">
        <w:rPr>
          <w:iCs/>
        </w:rPr>
        <w:t xml:space="preserve"> for a wide variety of topics</w:t>
      </w:r>
      <w:r w:rsidR="00E24086">
        <w:rPr>
          <w:iCs/>
        </w:rPr>
        <w:t>.</w:t>
      </w:r>
      <w:r w:rsidR="00310C30">
        <w:rPr>
          <w:iCs/>
        </w:rPr>
        <w:t xml:space="preserve"> As an activity during a professional development we were req</w:t>
      </w:r>
      <w:r w:rsidR="005B54F5">
        <w:rPr>
          <w:iCs/>
        </w:rPr>
        <w:t xml:space="preserve">uired to create a survey using </w:t>
      </w:r>
      <w:proofErr w:type="spellStart"/>
      <w:r w:rsidR="005B54F5">
        <w:rPr>
          <w:iCs/>
        </w:rPr>
        <w:t>S</w:t>
      </w:r>
      <w:r w:rsidR="00310C30">
        <w:rPr>
          <w:iCs/>
        </w:rPr>
        <w:t>urveymonkey</w:t>
      </w:r>
      <w:proofErr w:type="spellEnd"/>
      <w:r w:rsidR="00310C30">
        <w:rPr>
          <w:iCs/>
        </w:rPr>
        <w:t>.</w:t>
      </w:r>
      <w:r w:rsidR="001C0330">
        <w:rPr>
          <w:iCs/>
        </w:rPr>
        <w:t xml:space="preserve"> This professional development was to encourage </w:t>
      </w:r>
      <w:proofErr w:type="gramStart"/>
      <w:r w:rsidR="001C0330">
        <w:rPr>
          <w:iCs/>
        </w:rPr>
        <w:t>to use</w:t>
      </w:r>
      <w:proofErr w:type="gramEnd"/>
      <w:r w:rsidR="001C0330">
        <w:rPr>
          <w:iCs/>
        </w:rPr>
        <w:t xml:space="preserve"> this tool with our parents. </w:t>
      </w:r>
      <w:r w:rsidR="00310C30">
        <w:rPr>
          <w:iCs/>
        </w:rPr>
        <w:t xml:space="preserve"> </w:t>
      </w:r>
      <w:r w:rsidR="00E24086">
        <w:rPr>
          <w:iCs/>
        </w:rPr>
        <w:t xml:space="preserve"> I have practiced and used this technology and feel comfortable in incorporating this in my lesson</w:t>
      </w:r>
      <w:r w:rsidR="00294081">
        <w:rPr>
          <w:iCs/>
        </w:rPr>
        <w:t xml:space="preserve">. </w:t>
      </w:r>
    </w:p>
    <w:p w:rsidR="00707826" w:rsidRPr="00E24086" w:rsidRDefault="00707826" w:rsidP="00707826">
      <w:pPr>
        <w:numPr>
          <w:ilvl w:val="0"/>
          <w:numId w:val="1"/>
        </w:numPr>
      </w:pPr>
      <w:r w:rsidRPr="00EC2278">
        <w:rPr>
          <w:iCs/>
        </w:rPr>
        <w:t>TPACK Analysis</w:t>
      </w:r>
    </w:p>
    <w:p w:rsidR="00DA79C6" w:rsidRPr="00EC2278" w:rsidRDefault="007873EA" w:rsidP="00707826">
      <w:pPr>
        <w:numPr>
          <w:ilvl w:val="1"/>
          <w:numId w:val="1"/>
        </w:numPr>
      </w:pPr>
      <w:r>
        <w:rPr>
          <w:iCs/>
        </w:rPr>
        <w:t xml:space="preserve">Knowing that </w:t>
      </w:r>
      <w:r w:rsidR="00E24086">
        <w:rPr>
          <w:iCs/>
        </w:rPr>
        <w:t>the</w:t>
      </w:r>
      <w:ins w:id="0" w:author="Stein Brunvand" w:date="2012-10-16T22:15:00Z">
        <w:r w:rsidR="00395F30">
          <w:rPr>
            <w:iCs/>
          </w:rPr>
          <w:t xml:space="preserve"> </w:t>
        </w:r>
      </w:ins>
      <w:r>
        <w:rPr>
          <w:iCs/>
        </w:rPr>
        <w:t xml:space="preserve">majority of my </w:t>
      </w:r>
      <w:r w:rsidR="00770CE7">
        <w:rPr>
          <w:iCs/>
        </w:rPr>
        <w:t>students</w:t>
      </w:r>
      <w:r>
        <w:rPr>
          <w:iCs/>
        </w:rPr>
        <w:t xml:space="preserve"> are </w:t>
      </w:r>
      <w:r w:rsidR="00F01224">
        <w:rPr>
          <w:iCs/>
        </w:rPr>
        <w:t>primarily ELL students I decided to bring this concept to life fo</w:t>
      </w:r>
      <w:r w:rsidR="00770CE7">
        <w:rPr>
          <w:iCs/>
        </w:rPr>
        <w:t>r my students. Using technology</w:t>
      </w:r>
      <w:r w:rsidR="00F01224">
        <w:rPr>
          <w:iCs/>
        </w:rPr>
        <w:t xml:space="preserve"> </w:t>
      </w:r>
      <w:r w:rsidR="00770CE7">
        <w:rPr>
          <w:iCs/>
        </w:rPr>
        <w:t>will allow me to reach my students</w:t>
      </w:r>
      <w:r w:rsidR="00F01224">
        <w:rPr>
          <w:iCs/>
        </w:rPr>
        <w:t xml:space="preserve"> where traditional teaching methods </w:t>
      </w:r>
      <w:r w:rsidR="00C556A7">
        <w:rPr>
          <w:iCs/>
        </w:rPr>
        <w:t>would</w:t>
      </w:r>
      <w:r w:rsidR="00F01224">
        <w:rPr>
          <w:iCs/>
        </w:rPr>
        <w:t xml:space="preserve"> not be able</w:t>
      </w:r>
      <w:r w:rsidR="00C556A7">
        <w:rPr>
          <w:iCs/>
        </w:rPr>
        <w:t>.</w:t>
      </w:r>
      <w:r w:rsidR="00F01224">
        <w:rPr>
          <w:iCs/>
        </w:rPr>
        <w:t xml:space="preserve"> </w:t>
      </w:r>
      <w:r w:rsidR="001C0330">
        <w:rPr>
          <w:iCs/>
        </w:rPr>
        <w:t xml:space="preserve"> I could stand in front of my class and lecture and model this strategy and still be successful in teaching to majority of my students. However, majority of students is not all students. I have a class of 27 different personalities and learning </w:t>
      </w:r>
      <w:proofErr w:type="gramStart"/>
      <w:r w:rsidR="00A70937">
        <w:rPr>
          <w:iCs/>
        </w:rPr>
        <w:t>styles</w:t>
      </w:r>
      <w:r w:rsidR="001C0330">
        <w:rPr>
          <w:iCs/>
        </w:rPr>
        <w:t xml:space="preserve">  and</w:t>
      </w:r>
      <w:proofErr w:type="gramEnd"/>
      <w:r w:rsidR="001C0330">
        <w:rPr>
          <w:iCs/>
        </w:rPr>
        <w:t xml:space="preserve"> it is my responsibility to meet all needs which is a challenge. I get bored of lecturing and if I am bored then chances are I have students who are </w:t>
      </w:r>
      <w:proofErr w:type="gramStart"/>
      <w:r w:rsidR="001C0330">
        <w:rPr>
          <w:iCs/>
        </w:rPr>
        <w:t>bored .</w:t>
      </w:r>
      <w:proofErr w:type="gramEnd"/>
      <w:r w:rsidR="001C0330">
        <w:rPr>
          <w:iCs/>
        </w:rPr>
        <w:t xml:space="preserve"> Setting a clear example of the </w:t>
      </w:r>
      <w:r w:rsidR="00A70937">
        <w:rPr>
          <w:iCs/>
        </w:rPr>
        <w:t>strategy</w:t>
      </w:r>
      <w:r w:rsidR="001C0330">
        <w:rPr>
          <w:iCs/>
        </w:rPr>
        <w:t xml:space="preserve"> then giving the students ownership </w:t>
      </w:r>
      <w:r w:rsidR="005B54F5">
        <w:rPr>
          <w:iCs/>
        </w:rPr>
        <w:t xml:space="preserve">of their own </w:t>
      </w:r>
      <w:r w:rsidR="00027D71">
        <w:rPr>
          <w:iCs/>
        </w:rPr>
        <w:t>l</w:t>
      </w:r>
      <w:r w:rsidR="005B54F5">
        <w:rPr>
          <w:iCs/>
        </w:rPr>
        <w:t xml:space="preserve">earning </w:t>
      </w:r>
      <w:r w:rsidR="001C0330">
        <w:rPr>
          <w:iCs/>
        </w:rPr>
        <w:t xml:space="preserve">ensures a deeper understanding of concepts taught. </w:t>
      </w:r>
    </w:p>
    <w:p w:rsidR="00707826" w:rsidRPr="00EC2278" w:rsidRDefault="00707826" w:rsidP="00707826">
      <w:pPr>
        <w:numPr>
          <w:ilvl w:val="0"/>
          <w:numId w:val="1"/>
        </w:numPr>
      </w:pPr>
      <w:r w:rsidRPr="00EC2278">
        <w:t>Assessment Plan</w:t>
      </w:r>
    </w:p>
    <w:p w:rsidR="00265CA5" w:rsidRDefault="00265CA5" w:rsidP="00707826">
      <w:pPr>
        <w:numPr>
          <w:ilvl w:val="1"/>
          <w:numId w:val="1"/>
        </w:numPr>
      </w:pPr>
      <w:r>
        <w:t>I will be assessing the</w:t>
      </w:r>
      <w:r w:rsidR="00294081">
        <w:t xml:space="preserve"> students</w:t>
      </w:r>
      <w:r w:rsidR="00770CE7">
        <w:t>’</w:t>
      </w:r>
      <w:r w:rsidR="00294081">
        <w:t xml:space="preserve"> use of </w:t>
      </w:r>
      <w:r w:rsidR="00310C30">
        <w:t>predicting</w:t>
      </w:r>
      <w:r w:rsidR="00294081">
        <w:t xml:space="preserve"> </w:t>
      </w:r>
      <w:r w:rsidR="00770CE7">
        <w:t>with</w:t>
      </w:r>
      <w:r w:rsidR="00294081">
        <w:t xml:space="preserve"> the aid of a </w:t>
      </w:r>
      <w:r w:rsidR="00310C30">
        <w:t>rubric</w:t>
      </w:r>
      <w:r w:rsidR="00294081">
        <w:t>.</w:t>
      </w:r>
      <w:r w:rsidR="00BA2BEB">
        <w:t xml:space="preserve"> I will use the rubric </w:t>
      </w:r>
      <w:r w:rsidR="00C556A7">
        <w:t xml:space="preserve">to grade </w:t>
      </w:r>
      <w:r w:rsidR="00310C30">
        <w:t>the writing of the questions</w:t>
      </w:r>
      <w:r w:rsidR="0058093E">
        <w:t xml:space="preserve">. </w:t>
      </w:r>
      <w:r w:rsidR="00E052F1">
        <w:t xml:space="preserve"> </w:t>
      </w:r>
      <w:r w:rsidR="00294081">
        <w:t>The use of the rubric will help me in assuring learning objectives were met.  I wi</w:t>
      </w:r>
      <w:r w:rsidR="00A94C76">
        <w:t>ll not be assessing the student</w:t>
      </w:r>
      <w:r w:rsidR="00294081">
        <w:t>s</w:t>
      </w:r>
      <w:r w:rsidR="00A94C76">
        <w:t>’</w:t>
      </w:r>
      <w:r w:rsidR="00294081">
        <w:t xml:space="preserve"> use of technology because in this activity the technology is being used as a tool to meet the objective. </w:t>
      </w:r>
    </w:p>
    <w:p w:rsidR="00027D71" w:rsidRDefault="00027D71" w:rsidP="00027D71">
      <w:bookmarkStart w:id="1" w:name="_GoBack"/>
      <w:bookmarkEnd w:id="1"/>
    </w:p>
    <w:p w:rsidR="00C86BF8" w:rsidRDefault="00C86BF8" w:rsidP="00C86BF8">
      <w:pPr>
        <w:ind w:left="1080"/>
      </w:pPr>
    </w:p>
    <w:p w:rsidR="00E052F1" w:rsidRDefault="00E052F1" w:rsidP="00707826">
      <w:pPr>
        <w:numPr>
          <w:ilvl w:val="1"/>
          <w:numId w:val="1"/>
        </w:numPr>
      </w:pPr>
      <w:r>
        <w:t>Rubric</w:t>
      </w:r>
    </w:p>
    <w:tbl>
      <w:tblPr>
        <w:tblStyle w:val="TableGrid"/>
        <w:tblW w:w="0" w:type="auto"/>
        <w:tblInd w:w="1080" w:type="dxa"/>
        <w:tblLook w:val="04A0" w:firstRow="1" w:lastRow="0" w:firstColumn="1" w:lastColumn="0" w:noHBand="0" w:noVBand="1"/>
      </w:tblPr>
      <w:tblGrid>
        <w:gridCol w:w="2088"/>
        <w:gridCol w:w="1716"/>
        <w:gridCol w:w="1900"/>
        <w:gridCol w:w="1900"/>
        <w:gridCol w:w="1900"/>
      </w:tblGrid>
      <w:tr w:rsidR="000B519B" w:rsidTr="000B519B">
        <w:tc>
          <w:tcPr>
            <w:tcW w:w="2088" w:type="dxa"/>
          </w:tcPr>
          <w:p w:rsidR="00E052F1" w:rsidRDefault="00E052F1" w:rsidP="00E052F1"/>
        </w:tc>
        <w:tc>
          <w:tcPr>
            <w:tcW w:w="1716" w:type="dxa"/>
          </w:tcPr>
          <w:p w:rsidR="00E052F1" w:rsidRDefault="00E052F1" w:rsidP="00E052F1">
            <w:r>
              <w:t xml:space="preserve">4 </w:t>
            </w:r>
          </w:p>
        </w:tc>
        <w:tc>
          <w:tcPr>
            <w:tcW w:w="1900" w:type="dxa"/>
          </w:tcPr>
          <w:p w:rsidR="00E052F1" w:rsidRDefault="00E052F1" w:rsidP="00E052F1">
            <w:r>
              <w:t xml:space="preserve">3 </w:t>
            </w:r>
          </w:p>
        </w:tc>
        <w:tc>
          <w:tcPr>
            <w:tcW w:w="1900" w:type="dxa"/>
          </w:tcPr>
          <w:p w:rsidR="00E052F1" w:rsidRDefault="00E052F1" w:rsidP="00E052F1">
            <w:r>
              <w:t xml:space="preserve">2 </w:t>
            </w:r>
          </w:p>
        </w:tc>
        <w:tc>
          <w:tcPr>
            <w:tcW w:w="1900" w:type="dxa"/>
          </w:tcPr>
          <w:p w:rsidR="00E052F1" w:rsidRDefault="00E052F1" w:rsidP="00E052F1">
            <w:r>
              <w:t xml:space="preserve">1 </w:t>
            </w:r>
          </w:p>
        </w:tc>
      </w:tr>
      <w:tr w:rsidR="000B519B" w:rsidTr="000B519B">
        <w:tc>
          <w:tcPr>
            <w:tcW w:w="2088" w:type="dxa"/>
          </w:tcPr>
          <w:p w:rsidR="00E052F1" w:rsidRDefault="000B519B" w:rsidP="00E052F1">
            <w:r>
              <w:t>Survey Question</w:t>
            </w:r>
            <w:r w:rsidR="00C86BF8">
              <w:t>s</w:t>
            </w:r>
          </w:p>
        </w:tc>
        <w:tc>
          <w:tcPr>
            <w:tcW w:w="1716" w:type="dxa"/>
          </w:tcPr>
          <w:p w:rsidR="00E052F1" w:rsidRPr="00C86BF8" w:rsidRDefault="000B519B" w:rsidP="000B519B">
            <w:r>
              <w:rPr>
                <w:rFonts w:eastAsiaTheme="minorEastAsia"/>
              </w:rPr>
              <w:t xml:space="preserve">All three </w:t>
            </w:r>
            <w:r>
              <w:rPr>
                <w:rFonts w:eastAsiaTheme="minorEastAsia"/>
              </w:rPr>
              <w:lastRenderedPageBreak/>
              <w:t>questions are completed. Questions are well thought out and include</w:t>
            </w:r>
            <w:r w:rsidR="00C86BF8" w:rsidRPr="00C86BF8">
              <w:rPr>
                <w:rFonts w:eastAsiaTheme="minorEastAsia"/>
              </w:rPr>
              <w:t xml:space="preserve"> several important details that relate to books.</w:t>
            </w:r>
          </w:p>
        </w:tc>
        <w:tc>
          <w:tcPr>
            <w:tcW w:w="1900" w:type="dxa"/>
          </w:tcPr>
          <w:p w:rsidR="00E052F1" w:rsidRDefault="000B519B" w:rsidP="000B519B">
            <w:r>
              <w:lastRenderedPageBreak/>
              <w:t xml:space="preserve">All three </w:t>
            </w:r>
            <w:r>
              <w:lastRenderedPageBreak/>
              <w:t>questions are completed. Questions are well t</w:t>
            </w:r>
            <w:r w:rsidR="00C86BF8">
              <w:t xml:space="preserve">hought out but </w:t>
            </w:r>
            <w:r>
              <w:t>only include</w:t>
            </w:r>
            <w:r w:rsidR="00C86BF8">
              <w:t xml:space="preserve"> few details related to book.</w:t>
            </w:r>
          </w:p>
        </w:tc>
        <w:tc>
          <w:tcPr>
            <w:tcW w:w="1900" w:type="dxa"/>
          </w:tcPr>
          <w:p w:rsidR="00E052F1" w:rsidRDefault="000B519B" w:rsidP="00E052F1">
            <w:r>
              <w:lastRenderedPageBreak/>
              <w:t xml:space="preserve">Only two </w:t>
            </w:r>
            <w:r>
              <w:lastRenderedPageBreak/>
              <w:t>questions are completed. Questions are not clear and only include</w:t>
            </w:r>
            <w:r w:rsidR="00C86BF8">
              <w:t xml:space="preserve"> one </w:t>
            </w:r>
            <w:r>
              <w:t>detail</w:t>
            </w:r>
            <w:r w:rsidR="00C86BF8">
              <w:t xml:space="preserve"> from book. </w:t>
            </w:r>
          </w:p>
        </w:tc>
        <w:tc>
          <w:tcPr>
            <w:tcW w:w="1900" w:type="dxa"/>
          </w:tcPr>
          <w:p w:rsidR="00E052F1" w:rsidRDefault="000B519B" w:rsidP="00E052F1">
            <w:r>
              <w:lastRenderedPageBreak/>
              <w:t xml:space="preserve">Only one or two </w:t>
            </w:r>
            <w:r>
              <w:lastRenderedPageBreak/>
              <w:t>questions are completed. Questions are not clear and no details from the book are used.</w:t>
            </w:r>
          </w:p>
        </w:tc>
      </w:tr>
      <w:tr w:rsidR="000B519B" w:rsidTr="000B519B">
        <w:tc>
          <w:tcPr>
            <w:tcW w:w="2088" w:type="dxa"/>
          </w:tcPr>
          <w:p w:rsidR="00E052F1" w:rsidRDefault="00E052F1" w:rsidP="00E052F1">
            <w:r>
              <w:lastRenderedPageBreak/>
              <w:t xml:space="preserve">Conventions and Mechanics </w:t>
            </w:r>
          </w:p>
        </w:tc>
        <w:tc>
          <w:tcPr>
            <w:tcW w:w="1716" w:type="dxa"/>
          </w:tcPr>
          <w:p w:rsidR="00E052F1" w:rsidRPr="00C86BF8" w:rsidRDefault="00E052F1" w:rsidP="00E052F1">
            <w:r w:rsidRPr="00C86BF8">
              <w:rPr>
                <w:rFonts w:eastAsiaTheme="minorEastAsia"/>
              </w:rPr>
              <w:t>No misspellings or grammatical errors</w:t>
            </w:r>
          </w:p>
        </w:tc>
        <w:tc>
          <w:tcPr>
            <w:tcW w:w="1900" w:type="dxa"/>
          </w:tcPr>
          <w:p w:rsidR="00E052F1" w:rsidRPr="00C86BF8" w:rsidRDefault="00C86BF8" w:rsidP="00E052F1">
            <w:r w:rsidRPr="00C86BF8">
              <w:rPr>
                <w:rFonts w:eastAsiaTheme="minorEastAsia"/>
              </w:rPr>
              <w:t>No more than two misspellings and/or grammatical errors.</w:t>
            </w:r>
          </w:p>
        </w:tc>
        <w:tc>
          <w:tcPr>
            <w:tcW w:w="1900" w:type="dxa"/>
          </w:tcPr>
          <w:p w:rsidR="00E052F1" w:rsidRPr="00C86BF8" w:rsidRDefault="00C86BF8" w:rsidP="00E052F1">
            <w:r w:rsidRPr="00C86BF8">
              <w:rPr>
                <w:rFonts w:eastAsiaTheme="minorEastAsia"/>
              </w:rPr>
              <w:t>There are four misspellings and/or grammatical errors.</w:t>
            </w:r>
          </w:p>
        </w:tc>
        <w:tc>
          <w:tcPr>
            <w:tcW w:w="1900" w:type="dxa"/>
          </w:tcPr>
          <w:p w:rsidR="00E052F1" w:rsidRPr="00C86BF8" w:rsidRDefault="00C86BF8" w:rsidP="00E052F1">
            <w:r w:rsidRPr="00C86BF8">
              <w:rPr>
                <w:rFonts w:eastAsiaTheme="minorEastAsia"/>
              </w:rPr>
              <w:t>There are more than 4 spellings errors and/or grammatical errors.</w:t>
            </w:r>
          </w:p>
        </w:tc>
      </w:tr>
    </w:tbl>
    <w:p w:rsidR="00E052F1" w:rsidRPr="00EC2278" w:rsidRDefault="00E052F1" w:rsidP="00E052F1">
      <w:pPr>
        <w:ind w:left="1080"/>
      </w:pPr>
    </w:p>
    <w:p w:rsidR="00A820E4" w:rsidRDefault="00A820E4"/>
    <w:p w:rsidR="003F06A8" w:rsidRPr="00EC2278" w:rsidRDefault="00395F30">
      <w:r>
        <w:br w:type="page"/>
      </w:r>
    </w:p>
    <w:sectPr w:rsidR="003F06A8" w:rsidRPr="00EC2278" w:rsidSect="009D6F3F">
      <w:pgSz w:w="12240" w:h="15840"/>
      <w:pgMar w:top="1224" w:right="936" w:bottom="1224" w:left="936" w:header="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4F5" w:rsidRDefault="005B54F5" w:rsidP="00A6564D">
      <w:r>
        <w:separator/>
      </w:r>
    </w:p>
  </w:endnote>
  <w:endnote w:type="continuationSeparator" w:id="0">
    <w:p w:rsidR="005B54F5" w:rsidRDefault="005B54F5" w:rsidP="00A6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4F5" w:rsidRDefault="005B54F5" w:rsidP="00A6564D">
      <w:r>
        <w:separator/>
      </w:r>
    </w:p>
  </w:footnote>
  <w:footnote w:type="continuationSeparator" w:id="0">
    <w:p w:rsidR="005B54F5" w:rsidRDefault="005B54F5" w:rsidP="00A6564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3D1EB6"/>
    <w:multiLevelType w:val="hybridMultilevel"/>
    <w:tmpl w:val="A902575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A375661"/>
    <w:multiLevelType w:val="hybridMultilevel"/>
    <w:tmpl w:val="1DEC45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27F20E6"/>
    <w:multiLevelType w:val="hybridMultilevel"/>
    <w:tmpl w:val="AA60CB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826"/>
    <w:rsid w:val="00027D71"/>
    <w:rsid w:val="00032954"/>
    <w:rsid w:val="00060617"/>
    <w:rsid w:val="000B519B"/>
    <w:rsid w:val="000C3226"/>
    <w:rsid w:val="00101212"/>
    <w:rsid w:val="001C0330"/>
    <w:rsid w:val="001C0D7F"/>
    <w:rsid w:val="001D6868"/>
    <w:rsid w:val="00265CA5"/>
    <w:rsid w:val="00294081"/>
    <w:rsid w:val="00310C30"/>
    <w:rsid w:val="0031597E"/>
    <w:rsid w:val="00393BB4"/>
    <w:rsid w:val="00395F30"/>
    <w:rsid w:val="003C3F03"/>
    <w:rsid w:val="003D568E"/>
    <w:rsid w:val="003F06A8"/>
    <w:rsid w:val="0044499B"/>
    <w:rsid w:val="00453602"/>
    <w:rsid w:val="0046082A"/>
    <w:rsid w:val="004D0462"/>
    <w:rsid w:val="004E61BA"/>
    <w:rsid w:val="00507C72"/>
    <w:rsid w:val="005314A5"/>
    <w:rsid w:val="0058093E"/>
    <w:rsid w:val="005A468F"/>
    <w:rsid w:val="005B54F5"/>
    <w:rsid w:val="005E30F3"/>
    <w:rsid w:val="005F7195"/>
    <w:rsid w:val="00617E74"/>
    <w:rsid w:val="00641B54"/>
    <w:rsid w:val="00691752"/>
    <w:rsid w:val="00707826"/>
    <w:rsid w:val="0071016F"/>
    <w:rsid w:val="00716EFA"/>
    <w:rsid w:val="00744138"/>
    <w:rsid w:val="00770CE7"/>
    <w:rsid w:val="007873EA"/>
    <w:rsid w:val="007C1806"/>
    <w:rsid w:val="007D3166"/>
    <w:rsid w:val="00862D38"/>
    <w:rsid w:val="008A109F"/>
    <w:rsid w:val="009073A3"/>
    <w:rsid w:val="0091151B"/>
    <w:rsid w:val="009A6B83"/>
    <w:rsid w:val="009B5B71"/>
    <w:rsid w:val="009D4D37"/>
    <w:rsid w:val="009D6F3F"/>
    <w:rsid w:val="00A217FC"/>
    <w:rsid w:val="00A40038"/>
    <w:rsid w:val="00A6564D"/>
    <w:rsid w:val="00A70937"/>
    <w:rsid w:val="00A820E4"/>
    <w:rsid w:val="00A94C76"/>
    <w:rsid w:val="00AB2817"/>
    <w:rsid w:val="00AC4475"/>
    <w:rsid w:val="00B163A7"/>
    <w:rsid w:val="00B474A4"/>
    <w:rsid w:val="00B8335B"/>
    <w:rsid w:val="00B955F2"/>
    <w:rsid w:val="00BA2BEB"/>
    <w:rsid w:val="00BD2511"/>
    <w:rsid w:val="00BF1A14"/>
    <w:rsid w:val="00C03054"/>
    <w:rsid w:val="00C32081"/>
    <w:rsid w:val="00C53A67"/>
    <w:rsid w:val="00C556A7"/>
    <w:rsid w:val="00C64767"/>
    <w:rsid w:val="00C86BF8"/>
    <w:rsid w:val="00C94BEF"/>
    <w:rsid w:val="00CE78AE"/>
    <w:rsid w:val="00D0336C"/>
    <w:rsid w:val="00D42AC8"/>
    <w:rsid w:val="00D963BA"/>
    <w:rsid w:val="00D96ABD"/>
    <w:rsid w:val="00DA79C6"/>
    <w:rsid w:val="00DC46F0"/>
    <w:rsid w:val="00DC7CC6"/>
    <w:rsid w:val="00DD3007"/>
    <w:rsid w:val="00DD70E2"/>
    <w:rsid w:val="00E052F1"/>
    <w:rsid w:val="00E24086"/>
    <w:rsid w:val="00E40A49"/>
    <w:rsid w:val="00EC2278"/>
    <w:rsid w:val="00EF73F3"/>
    <w:rsid w:val="00F01224"/>
    <w:rsid w:val="00F20A02"/>
    <w:rsid w:val="00F37236"/>
    <w:rsid w:val="00F462D7"/>
    <w:rsid w:val="00F54237"/>
    <w:rsid w:val="00F877ED"/>
    <w:rsid w:val="00FA7F3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826"/>
    <w:rPr>
      <w:rFonts w:ascii="Times New Roman" w:eastAsia="Times New Roman" w:hAnsi="Times New Roman" w:cs="Times New Roman"/>
    </w:rPr>
  </w:style>
  <w:style w:type="paragraph" w:styleId="Heading1">
    <w:name w:val="heading 1"/>
    <w:basedOn w:val="Normal"/>
    <w:next w:val="Normal"/>
    <w:link w:val="Heading1Char"/>
    <w:qFormat/>
    <w:rsid w:val="00707826"/>
    <w:pPr>
      <w:keepNext/>
      <w:outlineLvl w:val="0"/>
    </w:pPr>
    <w:rPr>
      <w:rFonts w:ascii="Times" w:eastAsia="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7826"/>
    <w:rPr>
      <w:rFonts w:ascii="Times" w:eastAsia="Times" w:hAnsi="Times" w:cs="Times New Roman"/>
      <w:b/>
      <w:szCs w:val="20"/>
    </w:rPr>
  </w:style>
  <w:style w:type="character" w:styleId="Hyperlink">
    <w:name w:val="Hyperlink"/>
    <w:basedOn w:val="DefaultParagraphFont"/>
    <w:rsid w:val="00707826"/>
    <w:rPr>
      <w:color w:val="000099"/>
      <w:u w:val="single"/>
    </w:rPr>
  </w:style>
  <w:style w:type="paragraph" w:styleId="ListParagraph">
    <w:name w:val="List Paragraph"/>
    <w:basedOn w:val="Normal"/>
    <w:uiPriority w:val="34"/>
    <w:qFormat/>
    <w:rsid w:val="00707826"/>
    <w:pPr>
      <w:ind w:left="720"/>
      <w:contextualSpacing/>
    </w:pPr>
    <w:rPr>
      <w:rFonts w:ascii="Calibri" w:eastAsia="Calibri" w:hAnsi="Calibri"/>
      <w:sz w:val="22"/>
      <w:szCs w:val="22"/>
    </w:rPr>
  </w:style>
  <w:style w:type="character" w:styleId="FollowedHyperlink">
    <w:name w:val="FollowedHyperlink"/>
    <w:basedOn w:val="DefaultParagraphFont"/>
    <w:uiPriority w:val="99"/>
    <w:semiHidden/>
    <w:unhideWhenUsed/>
    <w:rsid w:val="00EC2278"/>
    <w:rPr>
      <w:color w:val="800080" w:themeColor="followedHyperlink"/>
      <w:u w:val="single"/>
    </w:rPr>
  </w:style>
  <w:style w:type="paragraph" w:styleId="BalloonText">
    <w:name w:val="Balloon Text"/>
    <w:basedOn w:val="Normal"/>
    <w:link w:val="BalloonTextChar"/>
    <w:uiPriority w:val="99"/>
    <w:semiHidden/>
    <w:unhideWhenUsed/>
    <w:rsid w:val="00D033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336C"/>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D0336C"/>
    <w:rPr>
      <w:sz w:val="18"/>
      <w:szCs w:val="18"/>
    </w:rPr>
  </w:style>
  <w:style w:type="paragraph" w:styleId="CommentText">
    <w:name w:val="annotation text"/>
    <w:basedOn w:val="Normal"/>
    <w:link w:val="CommentTextChar"/>
    <w:uiPriority w:val="99"/>
    <w:semiHidden/>
    <w:unhideWhenUsed/>
    <w:rsid w:val="00D0336C"/>
  </w:style>
  <w:style w:type="character" w:customStyle="1" w:styleId="CommentTextChar">
    <w:name w:val="Comment Text Char"/>
    <w:basedOn w:val="DefaultParagraphFont"/>
    <w:link w:val="CommentText"/>
    <w:uiPriority w:val="99"/>
    <w:semiHidden/>
    <w:rsid w:val="00D0336C"/>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D0336C"/>
    <w:rPr>
      <w:b/>
      <w:bCs/>
      <w:sz w:val="20"/>
      <w:szCs w:val="20"/>
    </w:rPr>
  </w:style>
  <w:style w:type="character" w:customStyle="1" w:styleId="CommentSubjectChar">
    <w:name w:val="Comment Subject Char"/>
    <w:basedOn w:val="CommentTextChar"/>
    <w:link w:val="CommentSubject"/>
    <w:uiPriority w:val="99"/>
    <w:semiHidden/>
    <w:rsid w:val="00D0336C"/>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A6564D"/>
    <w:pPr>
      <w:tabs>
        <w:tab w:val="center" w:pos="4320"/>
        <w:tab w:val="right" w:pos="8640"/>
      </w:tabs>
    </w:pPr>
  </w:style>
  <w:style w:type="character" w:customStyle="1" w:styleId="HeaderChar">
    <w:name w:val="Header Char"/>
    <w:basedOn w:val="DefaultParagraphFont"/>
    <w:link w:val="Header"/>
    <w:uiPriority w:val="99"/>
    <w:rsid w:val="00A6564D"/>
    <w:rPr>
      <w:rFonts w:ascii="Times New Roman" w:eastAsia="Times New Roman" w:hAnsi="Times New Roman" w:cs="Times New Roman"/>
    </w:rPr>
  </w:style>
  <w:style w:type="paragraph" w:styleId="Footer">
    <w:name w:val="footer"/>
    <w:basedOn w:val="Normal"/>
    <w:link w:val="FooterChar"/>
    <w:uiPriority w:val="99"/>
    <w:unhideWhenUsed/>
    <w:rsid w:val="00A6564D"/>
    <w:pPr>
      <w:tabs>
        <w:tab w:val="center" w:pos="4320"/>
        <w:tab w:val="right" w:pos="8640"/>
      </w:tabs>
    </w:pPr>
  </w:style>
  <w:style w:type="character" w:customStyle="1" w:styleId="FooterChar">
    <w:name w:val="Footer Char"/>
    <w:basedOn w:val="DefaultParagraphFont"/>
    <w:link w:val="Footer"/>
    <w:uiPriority w:val="99"/>
    <w:rsid w:val="00A6564D"/>
    <w:rPr>
      <w:rFonts w:ascii="Times New Roman" w:eastAsia="Times New Roman" w:hAnsi="Times New Roman" w:cs="Times New Roman"/>
    </w:rPr>
  </w:style>
  <w:style w:type="table" w:styleId="TableGrid">
    <w:name w:val="Table Grid"/>
    <w:basedOn w:val="TableNormal"/>
    <w:uiPriority w:val="59"/>
    <w:rsid w:val="00E052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826"/>
    <w:rPr>
      <w:rFonts w:ascii="Times New Roman" w:eastAsia="Times New Roman" w:hAnsi="Times New Roman" w:cs="Times New Roman"/>
    </w:rPr>
  </w:style>
  <w:style w:type="paragraph" w:styleId="Heading1">
    <w:name w:val="heading 1"/>
    <w:basedOn w:val="Normal"/>
    <w:next w:val="Normal"/>
    <w:link w:val="Heading1Char"/>
    <w:qFormat/>
    <w:rsid w:val="00707826"/>
    <w:pPr>
      <w:keepNext/>
      <w:outlineLvl w:val="0"/>
    </w:pPr>
    <w:rPr>
      <w:rFonts w:ascii="Times" w:eastAsia="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7826"/>
    <w:rPr>
      <w:rFonts w:ascii="Times" w:eastAsia="Times" w:hAnsi="Times" w:cs="Times New Roman"/>
      <w:b/>
      <w:szCs w:val="20"/>
    </w:rPr>
  </w:style>
  <w:style w:type="character" w:styleId="Hyperlink">
    <w:name w:val="Hyperlink"/>
    <w:basedOn w:val="DefaultParagraphFont"/>
    <w:rsid w:val="00707826"/>
    <w:rPr>
      <w:color w:val="000099"/>
      <w:u w:val="single"/>
    </w:rPr>
  </w:style>
  <w:style w:type="paragraph" w:styleId="ListParagraph">
    <w:name w:val="List Paragraph"/>
    <w:basedOn w:val="Normal"/>
    <w:uiPriority w:val="34"/>
    <w:qFormat/>
    <w:rsid w:val="00707826"/>
    <w:pPr>
      <w:ind w:left="720"/>
      <w:contextualSpacing/>
    </w:pPr>
    <w:rPr>
      <w:rFonts w:ascii="Calibri" w:eastAsia="Calibri" w:hAnsi="Calibri"/>
      <w:sz w:val="22"/>
      <w:szCs w:val="22"/>
    </w:rPr>
  </w:style>
  <w:style w:type="character" w:styleId="FollowedHyperlink">
    <w:name w:val="FollowedHyperlink"/>
    <w:basedOn w:val="DefaultParagraphFont"/>
    <w:uiPriority w:val="99"/>
    <w:semiHidden/>
    <w:unhideWhenUsed/>
    <w:rsid w:val="00EC2278"/>
    <w:rPr>
      <w:color w:val="800080" w:themeColor="followedHyperlink"/>
      <w:u w:val="single"/>
    </w:rPr>
  </w:style>
  <w:style w:type="paragraph" w:styleId="BalloonText">
    <w:name w:val="Balloon Text"/>
    <w:basedOn w:val="Normal"/>
    <w:link w:val="BalloonTextChar"/>
    <w:uiPriority w:val="99"/>
    <w:semiHidden/>
    <w:unhideWhenUsed/>
    <w:rsid w:val="00D033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336C"/>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D0336C"/>
    <w:rPr>
      <w:sz w:val="18"/>
      <w:szCs w:val="18"/>
    </w:rPr>
  </w:style>
  <w:style w:type="paragraph" w:styleId="CommentText">
    <w:name w:val="annotation text"/>
    <w:basedOn w:val="Normal"/>
    <w:link w:val="CommentTextChar"/>
    <w:uiPriority w:val="99"/>
    <w:semiHidden/>
    <w:unhideWhenUsed/>
    <w:rsid w:val="00D0336C"/>
  </w:style>
  <w:style w:type="character" w:customStyle="1" w:styleId="CommentTextChar">
    <w:name w:val="Comment Text Char"/>
    <w:basedOn w:val="DefaultParagraphFont"/>
    <w:link w:val="CommentText"/>
    <w:uiPriority w:val="99"/>
    <w:semiHidden/>
    <w:rsid w:val="00D0336C"/>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D0336C"/>
    <w:rPr>
      <w:b/>
      <w:bCs/>
      <w:sz w:val="20"/>
      <w:szCs w:val="20"/>
    </w:rPr>
  </w:style>
  <w:style w:type="character" w:customStyle="1" w:styleId="CommentSubjectChar">
    <w:name w:val="Comment Subject Char"/>
    <w:basedOn w:val="CommentTextChar"/>
    <w:link w:val="CommentSubject"/>
    <w:uiPriority w:val="99"/>
    <w:semiHidden/>
    <w:rsid w:val="00D0336C"/>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A6564D"/>
    <w:pPr>
      <w:tabs>
        <w:tab w:val="center" w:pos="4320"/>
        <w:tab w:val="right" w:pos="8640"/>
      </w:tabs>
    </w:pPr>
  </w:style>
  <w:style w:type="character" w:customStyle="1" w:styleId="HeaderChar">
    <w:name w:val="Header Char"/>
    <w:basedOn w:val="DefaultParagraphFont"/>
    <w:link w:val="Header"/>
    <w:uiPriority w:val="99"/>
    <w:rsid w:val="00A6564D"/>
    <w:rPr>
      <w:rFonts w:ascii="Times New Roman" w:eastAsia="Times New Roman" w:hAnsi="Times New Roman" w:cs="Times New Roman"/>
    </w:rPr>
  </w:style>
  <w:style w:type="paragraph" w:styleId="Footer">
    <w:name w:val="footer"/>
    <w:basedOn w:val="Normal"/>
    <w:link w:val="FooterChar"/>
    <w:uiPriority w:val="99"/>
    <w:unhideWhenUsed/>
    <w:rsid w:val="00A6564D"/>
    <w:pPr>
      <w:tabs>
        <w:tab w:val="center" w:pos="4320"/>
        <w:tab w:val="right" w:pos="8640"/>
      </w:tabs>
    </w:pPr>
  </w:style>
  <w:style w:type="character" w:customStyle="1" w:styleId="FooterChar">
    <w:name w:val="Footer Char"/>
    <w:basedOn w:val="DefaultParagraphFont"/>
    <w:link w:val="Footer"/>
    <w:uiPriority w:val="99"/>
    <w:rsid w:val="00A6564D"/>
    <w:rPr>
      <w:rFonts w:ascii="Times New Roman" w:eastAsia="Times New Roman" w:hAnsi="Times New Roman" w:cs="Times New Roman"/>
    </w:rPr>
  </w:style>
  <w:style w:type="table" w:styleId="TableGrid">
    <w:name w:val="Table Grid"/>
    <w:basedOn w:val="TableNormal"/>
    <w:uiPriority w:val="59"/>
    <w:rsid w:val="00E052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1077</Words>
  <Characters>6141</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Stein Brunvand</dc:creator>
  <cp:lastModifiedBy>Katie Finkenbine</cp:lastModifiedBy>
  <cp:revision>2</cp:revision>
  <dcterms:created xsi:type="dcterms:W3CDTF">2012-12-01T15:34:00Z</dcterms:created>
  <dcterms:modified xsi:type="dcterms:W3CDTF">2012-12-01T15:34:00Z</dcterms:modified>
</cp:coreProperties>
</file>